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000" w:rsidRPr="000C3000" w:rsidRDefault="000F7B44" w:rsidP="000C3000">
      <w:pPr>
        <w:tabs>
          <w:tab w:val="left" w:pos="5954"/>
        </w:tabs>
        <w:textAlignment w:val="auto"/>
        <w:rPr>
          <w:rFonts w:ascii="Arial" w:hAnsi="Arial" w:cs="Arial"/>
          <w:sz w:val="24"/>
          <w:szCs w:val="24"/>
        </w:rPr>
      </w:pPr>
      <w:r>
        <w:rPr>
          <w:rFonts w:ascii="Arial" w:hAnsi="Arial" w:cs="Arial"/>
          <w:sz w:val="24"/>
          <w:szCs w:val="24"/>
          <w:highlight w:val="green"/>
        </w:rPr>
        <w:t>bude doplněno</w:t>
      </w:r>
      <w:r>
        <w:rPr>
          <w:rFonts w:ascii="Arial" w:hAnsi="Arial" w:cs="Arial"/>
          <w:b/>
          <w:sz w:val="24"/>
          <w:szCs w:val="24"/>
        </w:rPr>
        <w:t xml:space="preserve"> </w:t>
      </w:r>
      <w:r w:rsidR="000C3000">
        <w:rPr>
          <w:rFonts w:ascii="Arial" w:hAnsi="Arial" w:cs="Arial"/>
          <w:b/>
          <w:sz w:val="24"/>
          <w:szCs w:val="24"/>
        </w:rPr>
        <w:t>[NÁZEV PRÁVNICKÉ OSOBY]</w:t>
      </w:r>
      <w:r w:rsidR="000C3000" w:rsidRPr="000C3000">
        <w:rPr>
          <w:rFonts w:ascii="Arial" w:hAnsi="Arial" w:cs="Arial"/>
          <w:sz w:val="24"/>
          <w:szCs w:val="24"/>
        </w:rPr>
        <w:tab/>
        <w:t xml:space="preserve">spoluvlastnický podíl: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se sídlem: </w:t>
      </w:r>
      <w:r>
        <w:rPr>
          <w:rFonts w:ascii="Arial" w:hAnsi="Arial" w:cs="Arial"/>
          <w:sz w:val="24"/>
          <w:szCs w:val="24"/>
        </w:rPr>
        <w:tab/>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IČ</w:t>
      </w:r>
      <w:r>
        <w:rPr>
          <w:rFonts w:ascii="Arial" w:hAnsi="Arial" w:cs="Arial"/>
          <w:sz w:val="24"/>
          <w:szCs w:val="24"/>
        </w:rPr>
        <w:t>O</w:t>
      </w:r>
      <w:r w:rsidRPr="000C3000">
        <w:rPr>
          <w:rFonts w:ascii="Arial" w:hAnsi="Arial" w:cs="Arial"/>
          <w:sz w:val="24"/>
          <w:szCs w:val="24"/>
        </w:rPr>
        <w:t>:</w:t>
      </w:r>
      <w:r>
        <w:rPr>
          <w:rFonts w:ascii="Arial" w:hAnsi="Arial" w:cs="Arial"/>
          <w:sz w:val="24"/>
          <w:szCs w:val="24"/>
        </w:rPr>
        <w:tab/>
      </w:r>
      <w:r>
        <w:rPr>
          <w:rFonts w:ascii="Arial" w:hAnsi="Arial" w:cs="Arial"/>
          <w:sz w:val="24"/>
          <w:szCs w:val="24"/>
        </w:rPr>
        <w:tab/>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810CEB" w:rsidRDefault="000C3000" w:rsidP="000C3000">
      <w:pPr>
        <w:textAlignment w:val="auto"/>
        <w:rPr>
          <w:rFonts w:ascii="Arial" w:hAnsi="Arial" w:cs="Arial"/>
          <w:sz w:val="24"/>
          <w:szCs w:val="24"/>
          <w:highlight w:val="green"/>
        </w:rPr>
      </w:pPr>
      <w:r w:rsidRPr="000C3000">
        <w:rPr>
          <w:rFonts w:ascii="Arial" w:hAnsi="Arial" w:cs="Arial"/>
          <w:sz w:val="24"/>
          <w:szCs w:val="24"/>
        </w:rPr>
        <w:t xml:space="preserve">zapsaná v obchodním rejstříku vedeném </w:t>
      </w:r>
      <w:r w:rsidR="00E36620">
        <w:rPr>
          <w:rFonts w:ascii="Arial" w:hAnsi="Arial" w:cs="Arial"/>
          <w:sz w:val="24"/>
          <w:szCs w:val="24"/>
          <w:highlight w:val="green"/>
        </w:rPr>
        <w:t>bude doplněno</w:t>
      </w:r>
      <w:r w:rsidRPr="000C3000">
        <w:rPr>
          <w:rFonts w:ascii="Arial" w:hAnsi="Arial" w:cs="Arial"/>
          <w:sz w:val="24"/>
          <w:szCs w:val="24"/>
        </w:rPr>
        <w:t xml:space="preserve"> soudem v </w:t>
      </w:r>
      <w:r w:rsidR="00E36620">
        <w:rPr>
          <w:rFonts w:ascii="Arial" w:hAnsi="Arial" w:cs="Arial"/>
          <w:sz w:val="24"/>
          <w:szCs w:val="24"/>
          <w:highlight w:val="green"/>
        </w:rPr>
        <w:t>bude doplněno</w:t>
      </w:r>
      <w:r w:rsidRPr="000C3000">
        <w:rPr>
          <w:rFonts w:ascii="Arial" w:hAnsi="Arial" w:cs="Arial"/>
          <w:sz w:val="24"/>
          <w:szCs w:val="24"/>
        </w:rPr>
        <w:t xml:space="preserve">, oddíl </w:t>
      </w:r>
      <w:r w:rsidR="00E36620">
        <w:rPr>
          <w:rFonts w:ascii="Arial" w:hAnsi="Arial" w:cs="Arial"/>
          <w:sz w:val="24"/>
          <w:szCs w:val="24"/>
          <w:highlight w:val="green"/>
        </w:rPr>
        <w:t>bude doplněno</w:t>
      </w:r>
      <w:r w:rsidRPr="000C3000">
        <w:rPr>
          <w:rFonts w:ascii="Arial" w:hAnsi="Arial" w:cs="Arial"/>
          <w:sz w:val="24"/>
          <w:szCs w:val="24"/>
        </w:rPr>
        <w:t xml:space="preserve">, vložka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r>
        <w:rPr>
          <w:rFonts w:ascii="Arial" w:hAnsi="Arial" w:cs="Arial"/>
          <w:sz w:val="24"/>
          <w:szCs w:val="24"/>
        </w:rPr>
        <w:t>za kterou jedná</w:t>
      </w:r>
      <w:r w:rsidRPr="000C3000">
        <w:rPr>
          <w:rFonts w:ascii="Arial" w:hAnsi="Arial" w:cs="Arial"/>
          <w:sz w:val="24"/>
          <w:szCs w:val="24"/>
        </w:rPr>
        <w:t xml:space="preserve"> </w:t>
      </w:r>
      <w:r w:rsidR="00E36620">
        <w:rPr>
          <w:rFonts w:ascii="Arial" w:hAnsi="Arial" w:cs="Arial"/>
          <w:sz w:val="24"/>
          <w:szCs w:val="24"/>
          <w:highlight w:val="green"/>
        </w:rPr>
        <w:t>bude doplněno</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prodávající</w:t>
      </w:r>
      <w:r w:rsidRPr="000C3000">
        <w:rPr>
          <w:rFonts w:ascii="Arial" w:hAnsi="Arial" w:cs="Arial"/>
          <w:sz w:val="24"/>
          <w:szCs w:val="24"/>
        </w:rPr>
        <w:t>“ na straně jedné</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a</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b/>
          <w:bCs/>
          <w:color w:val="000000"/>
          <w:sz w:val="24"/>
          <w:szCs w:val="24"/>
        </w:rPr>
      </w:pPr>
      <w:r w:rsidRPr="000C3000">
        <w:rPr>
          <w:rFonts w:ascii="Arial" w:hAnsi="Arial" w:cs="Arial"/>
          <w:b/>
          <w:bCs/>
          <w:color w:val="000000"/>
          <w:sz w:val="24"/>
          <w:szCs w:val="24"/>
        </w:rPr>
        <w:t>Středočeský kraj</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70891095</w:t>
      </w:r>
    </w:p>
    <w:p w:rsidR="000C3000" w:rsidRPr="000C3000" w:rsidRDefault="000C3000" w:rsidP="000C3000">
      <w:pPr>
        <w:spacing w:before="60"/>
        <w:textAlignment w:val="auto"/>
        <w:rPr>
          <w:rFonts w:ascii="Arial" w:hAnsi="Arial" w:cs="Arial"/>
          <w:b/>
          <w:bCs/>
          <w:color w:val="000000"/>
          <w:sz w:val="24"/>
          <w:szCs w:val="24"/>
        </w:rPr>
      </w:pPr>
      <w:r w:rsidRPr="000C3000">
        <w:rPr>
          <w:rFonts w:ascii="Arial" w:hAnsi="Arial" w:cs="Arial"/>
          <w:b/>
          <w:bCs/>
          <w:color w:val="000000"/>
          <w:sz w:val="24"/>
          <w:szCs w:val="24"/>
        </w:rPr>
        <w:t>zastoupen</w:t>
      </w:r>
      <w:r>
        <w:rPr>
          <w:rFonts w:ascii="Arial" w:hAnsi="Arial" w:cs="Arial"/>
          <w:b/>
          <w:bCs/>
          <w:color w:val="000000"/>
          <w:sz w:val="24"/>
          <w:szCs w:val="24"/>
        </w:rPr>
        <w:t>ý</w:t>
      </w:r>
      <w:r w:rsidRPr="000C3000">
        <w:rPr>
          <w:rFonts w:ascii="Arial" w:hAnsi="Arial" w:cs="Arial"/>
          <w:b/>
          <w:bCs/>
          <w:color w:val="000000"/>
          <w:sz w:val="24"/>
          <w:szCs w:val="24"/>
        </w:rPr>
        <w:t>: Krajskou správou a údržbou silnic Středočeského kraje</w:t>
      </w:r>
      <w:r>
        <w:rPr>
          <w:rFonts w:ascii="Arial" w:hAnsi="Arial" w:cs="Arial"/>
          <w:b/>
          <w:bCs/>
          <w:color w:val="000000"/>
          <w:sz w:val="24"/>
          <w:szCs w:val="24"/>
        </w:rPr>
        <w:t>, příspěvková organizace</w:t>
      </w:r>
    </w:p>
    <w:p w:rsidR="000C3000" w:rsidRPr="000C3000" w:rsidRDefault="000C3000" w:rsidP="000C3000">
      <w:pPr>
        <w:textAlignment w:val="auto"/>
        <w:rPr>
          <w:rFonts w:ascii="Arial" w:hAnsi="Arial" w:cs="Arial"/>
          <w:bCs/>
          <w:color w:val="000000"/>
          <w:sz w:val="24"/>
          <w:szCs w:val="24"/>
        </w:rPr>
      </w:pPr>
      <w:r w:rsidRPr="000C3000">
        <w:rPr>
          <w:rFonts w:ascii="Arial" w:hAnsi="Arial" w:cs="Arial"/>
          <w:bCs/>
          <w:color w:val="000000"/>
          <w:sz w:val="24"/>
          <w:szCs w:val="24"/>
        </w:rPr>
        <w:t xml:space="preserve"> se sídlem</w:t>
      </w:r>
      <w:r>
        <w:rPr>
          <w:rFonts w:ascii="Arial" w:hAnsi="Arial" w:cs="Arial"/>
          <w:bCs/>
          <w:color w:val="000000"/>
          <w:sz w:val="24"/>
          <w:szCs w:val="24"/>
        </w:rPr>
        <w:t>:</w:t>
      </w:r>
      <w:r>
        <w:rPr>
          <w:rFonts w:ascii="Arial" w:hAnsi="Arial" w:cs="Arial"/>
          <w:bCs/>
          <w:color w:val="000000"/>
          <w:sz w:val="24"/>
          <w:szCs w:val="24"/>
        </w:rPr>
        <w:tab/>
      </w:r>
      <w:r w:rsidRPr="000C3000">
        <w:rPr>
          <w:rFonts w:ascii="Arial" w:hAnsi="Arial" w:cs="Arial"/>
          <w:bCs/>
          <w:color w:val="000000"/>
          <w:sz w:val="24"/>
          <w:szCs w:val="24"/>
        </w:rPr>
        <w:t xml:space="preserve"> Zborovská </w:t>
      </w:r>
      <w:r>
        <w:rPr>
          <w:rFonts w:ascii="Arial" w:hAnsi="Arial" w:cs="Arial"/>
          <w:bCs/>
          <w:color w:val="000000"/>
          <w:sz w:val="24"/>
          <w:szCs w:val="24"/>
        </w:rPr>
        <w:t>81/</w:t>
      </w:r>
      <w:r w:rsidRPr="000C3000">
        <w:rPr>
          <w:rFonts w:ascii="Arial" w:hAnsi="Arial" w:cs="Arial"/>
          <w:bCs/>
          <w:color w:val="000000"/>
          <w:sz w:val="24"/>
          <w:szCs w:val="24"/>
        </w:rPr>
        <w:t xml:space="preserve">11, </w:t>
      </w:r>
      <w:r>
        <w:rPr>
          <w:rFonts w:ascii="Arial" w:hAnsi="Arial" w:cs="Arial"/>
          <w:bCs/>
          <w:color w:val="000000"/>
          <w:sz w:val="24"/>
          <w:szCs w:val="24"/>
        </w:rPr>
        <w:t>Praha 5, Smíchov, PSČ: 150 00</w:t>
      </w:r>
    </w:p>
    <w:p w:rsidR="000C3000" w:rsidRPr="000C3000" w:rsidRDefault="000C3000" w:rsidP="000C3000">
      <w:pPr>
        <w:tabs>
          <w:tab w:val="left" w:pos="1276"/>
        </w:tabs>
        <w:textAlignment w:val="auto"/>
        <w:rPr>
          <w:rFonts w:ascii="Arial" w:hAnsi="Arial" w:cs="Arial"/>
          <w:bCs/>
          <w:color w:val="000000"/>
          <w:sz w:val="24"/>
          <w:szCs w:val="24"/>
        </w:rPr>
      </w:pPr>
      <w:r w:rsidRPr="000C3000">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C3000">
        <w:rPr>
          <w:rFonts w:ascii="Arial" w:hAnsi="Arial" w:cs="Arial"/>
          <w:bCs/>
          <w:color w:val="000000"/>
          <w:sz w:val="24"/>
          <w:szCs w:val="24"/>
        </w:rPr>
        <w:t xml:space="preserve"> 000 66 001</w:t>
      </w:r>
    </w:p>
    <w:p w:rsidR="000C3000" w:rsidRPr="000C3000" w:rsidRDefault="00C675AF" w:rsidP="000C3000">
      <w:pPr>
        <w:textAlignment w:val="auto"/>
        <w:rPr>
          <w:rFonts w:ascii="Arial" w:hAnsi="Arial" w:cs="Arial"/>
          <w:b/>
          <w:bCs/>
          <w:color w:val="000000"/>
          <w:sz w:val="24"/>
          <w:szCs w:val="24"/>
        </w:rPr>
      </w:pPr>
      <w:r>
        <w:rPr>
          <w:rFonts w:ascii="Arial" w:hAnsi="Arial" w:cs="Arial"/>
          <w:bCs/>
          <w:color w:val="000000"/>
          <w:sz w:val="24"/>
          <w:szCs w:val="24"/>
        </w:rPr>
        <w:t>za kterou jedná Mgr</w:t>
      </w:r>
      <w:r w:rsidR="000C3000">
        <w:rPr>
          <w:rFonts w:ascii="Arial" w:hAnsi="Arial" w:cs="Arial"/>
          <w:bCs/>
          <w:color w:val="000000"/>
          <w:sz w:val="24"/>
          <w:szCs w:val="24"/>
        </w:rPr>
        <w:t>. Zdeněk Dvořák,</w:t>
      </w:r>
      <w:r w:rsidR="007D7C33">
        <w:rPr>
          <w:rFonts w:ascii="Arial" w:hAnsi="Arial" w:cs="Arial"/>
          <w:bCs/>
          <w:color w:val="000000"/>
          <w:sz w:val="24"/>
          <w:szCs w:val="24"/>
        </w:rPr>
        <w:t xml:space="preserve"> MPA</w:t>
      </w:r>
      <w:r>
        <w:rPr>
          <w:rFonts w:ascii="Arial" w:hAnsi="Arial" w:cs="Arial"/>
          <w:bCs/>
          <w:color w:val="000000"/>
          <w:sz w:val="24"/>
          <w:szCs w:val="24"/>
        </w:rPr>
        <w:t>,</w:t>
      </w:r>
      <w:r w:rsidR="000C3000">
        <w:rPr>
          <w:rFonts w:ascii="Arial" w:hAnsi="Arial" w:cs="Arial"/>
          <w:bCs/>
          <w:color w:val="000000"/>
          <w:sz w:val="24"/>
          <w:szCs w:val="24"/>
        </w:rPr>
        <w:t xml:space="preserve"> ředitel</w:t>
      </w:r>
      <w:r w:rsidR="000C3000" w:rsidRPr="000C3000">
        <w:rPr>
          <w:rFonts w:ascii="Arial" w:hAnsi="Arial" w:cs="Arial"/>
          <w:b/>
          <w:bCs/>
          <w:color w:val="000000"/>
          <w:sz w:val="24"/>
          <w:szCs w:val="24"/>
        </w:rPr>
        <w:t xml:space="preserve"> </w:t>
      </w:r>
    </w:p>
    <w:p w:rsidR="000C3000" w:rsidRPr="000C3000" w:rsidRDefault="000C3000" w:rsidP="000C3000">
      <w:pPr>
        <w:textAlignment w:val="auto"/>
        <w:rPr>
          <w:rFonts w:ascii="Arial" w:hAnsi="Arial" w:cs="Arial"/>
          <w:sz w:val="24"/>
          <w:szCs w:val="24"/>
        </w:rPr>
      </w:pPr>
    </w:p>
    <w:p w:rsidR="000C3000" w:rsidRPr="000C3000" w:rsidRDefault="000C3000" w:rsidP="000C3000">
      <w:pPr>
        <w:textAlignment w:val="auto"/>
        <w:rPr>
          <w:rFonts w:ascii="Arial" w:hAnsi="Arial" w:cs="Arial"/>
          <w:sz w:val="24"/>
          <w:szCs w:val="24"/>
        </w:rPr>
      </w:pPr>
      <w:r w:rsidRPr="000C3000">
        <w:rPr>
          <w:rFonts w:ascii="Arial" w:hAnsi="Arial" w:cs="Arial"/>
          <w:sz w:val="24"/>
          <w:szCs w:val="24"/>
        </w:rPr>
        <w:t>jako „</w:t>
      </w:r>
      <w:r w:rsidR="00820A96" w:rsidRPr="00820A96">
        <w:rPr>
          <w:rFonts w:ascii="Arial" w:hAnsi="Arial" w:cs="Arial"/>
          <w:b/>
          <w:sz w:val="24"/>
          <w:szCs w:val="24"/>
        </w:rPr>
        <w:t>kupující</w:t>
      </w:r>
      <w:r w:rsidRPr="000C3000">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820A96" w:rsidRPr="00820A96">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3829B3">
        <w:rPr>
          <w:rFonts w:ascii="Arial" w:hAnsi="Arial" w:cs="Arial"/>
          <w:sz w:val="24"/>
          <w:szCs w:val="24"/>
        </w:rPr>
        <w:t xml:space="preserve">je podílovým spoluvlastníkem, s podílem o velikosti id. </w:t>
      </w:r>
      <w:r w:rsidR="003829B3">
        <w:rPr>
          <w:rFonts w:ascii="Arial" w:hAnsi="Arial" w:cs="Arial"/>
          <w:sz w:val="24"/>
          <w:szCs w:val="24"/>
          <w:highlight w:val="green"/>
        </w:rPr>
        <w:t>bude doplněno</w:t>
      </w:r>
      <w:r w:rsidR="003829B3">
        <w:rPr>
          <w:rFonts w:ascii="Arial" w:hAnsi="Arial" w:cs="Arial"/>
          <w:sz w:val="24"/>
          <w:szCs w:val="24"/>
        </w:rPr>
        <w:t xml:space="preserve">, </w:t>
      </w:r>
      <w:bookmarkStart w:id="0" w:name="_GoBack"/>
      <w:bookmarkEnd w:id="0"/>
      <w:r w:rsidRPr="000F7B44">
        <w:rPr>
          <w:rFonts w:ascii="Arial" w:hAnsi="Arial" w:cs="Arial"/>
          <w:sz w:val="24"/>
          <w:szCs w:val="24"/>
          <w:highlight w:val="yellow"/>
        </w:rPr>
        <w:t xml:space="preserve">pozemku </w:t>
      </w:r>
      <w:r w:rsidR="000C3000" w:rsidRPr="00593B49">
        <w:rPr>
          <w:rFonts w:ascii="Arial" w:hAnsi="Arial" w:cs="Arial"/>
          <w:sz w:val="24"/>
          <w:szCs w:val="24"/>
        </w:rPr>
        <w:t xml:space="preserve">parcelní č. </w:t>
      </w:r>
      <w:r w:rsidR="000C3000" w:rsidRPr="00810CEB">
        <w:rPr>
          <w:rFonts w:ascii="Arial" w:hAnsi="Arial" w:cs="Arial"/>
          <w:sz w:val="24"/>
          <w:szCs w:val="24"/>
          <w:highlight w:val="green"/>
        </w:rPr>
        <w:t>[</w:t>
      </w:r>
      <w:r w:rsidR="00E36620">
        <w:rPr>
          <w:rFonts w:ascii="Arial" w:hAnsi="Arial" w:cs="Arial"/>
          <w:sz w:val="24"/>
          <w:szCs w:val="24"/>
          <w:highlight w:val="green"/>
        </w:rPr>
        <w:t>bude doplněno</w:t>
      </w:r>
      <w:r w:rsidR="000C3000" w:rsidRPr="00810CEB">
        <w:rPr>
          <w:rFonts w:ascii="Arial" w:hAnsi="Arial" w:cs="Arial"/>
          <w:sz w:val="24"/>
          <w:szCs w:val="24"/>
          <w:highlight w:val="green"/>
        </w:rPr>
        <w:t>],</w:t>
      </w:r>
      <w:r w:rsidR="000C3000" w:rsidRPr="00593B49">
        <w:rPr>
          <w:rFonts w:ascii="Arial" w:hAnsi="Arial" w:cs="Arial"/>
          <w:sz w:val="24"/>
          <w:szCs w:val="24"/>
        </w:rPr>
        <w:t xml:space="preserve"> druh pozemku</w:t>
      </w:r>
      <w:r w:rsidR="00A41181" w:rsidRPr="00593B49">
        <w:rPr>
          <w:rFonts w:ascii="Arial" w:hAnsi="Arial" w:cs="Arial"/>
          <w:sz w:val="24"/>
          <w:szCs w:val="24"/>
        </w:rPr>
        <w:t xml:space="preserv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sidR="00A41181" w:rsidRPr="00593B49">
        <w:rPr>
          <w:rFonts w:ascii="Arial" w:hAnsi="Arial" w:cs="Arial"/>
          <w:sz w:val="24"/>
          <w:szCs w:val="24"/>
        </w:rPr>
        <w:t xml:space="preserve">, o výměře </w:t>
      </w:r>
      <w:r w:rsidR="00A41181" w:rsidRPr="00810CEB">
        <w:rPr>
          <w:rFonts w:ascii="Arial" w:hAnsi="Arial" w:cs="Arial"/>
          <w:sz w:val="24"/>
          <w:szCs w:val="24"/>
          <w:highlight w:val="green"/>
        </w:rPr>
        <w:t>[</w:t>
      </w:r>
      <w:r w:rsidR="00E36620">
        <w:rPr>
          <w:rFonts w:ascii="Arial" w:hAnsi="Arial" w:cs="Arial"/>
          <w:sz w:val="24"/>
          <w:szCs w:val="24"/>
          <w:highlight w:val="green"/>
        </w:rPr>
        <w:t>bude doplněno</w:t>
      </w:r>
      <w:r w:rsidR="00A41181" w:rsidRPr="00810CEB">
        <w:rPr>
          <w:rFonts w:ascii="Arial" w:hAnsi="Arial" w:cs="Arial"/>
          <w:sz w:val="24"/>
          <w:szCs w:val="24"/>
          <w:highlight w:val="green"/>
        </w:rPr>
        <w:t>]</w:t>
      </w:r>
      <w:r>
        <w:rPr>
          <w:rFonts w:ascii="Arial" w:hAnsi="Arial" w:cs="Arial"/>
          <w:sz w:val="24"/>
          <w:szCs w:val="24"/>
        </w:rPr>
        <w:t xml:space="preserve">, </w:t>
      </w:r>
      <w:r w:rsidR="00181A0F" w:rsidRPr="00593B49">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E36620">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E36620">
        <w:rPr>
          <w:rFonts w:ascii="Arial" w:hAnsi="Arial" w:cs="Arial"/>
          <w:sz w:val="24"/>
          <w:szCs w:val="24"/>
          <w:highlight w:val="green"/>
        </w:rPr>
        <w:t>bude doplněno</w:t>
      </w:r>
      <w:r>
        <w:rPr>
          <w:rFonts w:ascii="Arial" w:hAnsi="Arial" w:cs="Arial"/>
          <w:sz w:val="24"/>
          <w:szCs w:val="24"/>
        </w:rPr>
        <w:t xml:space="preserve"> pro obec </w:t>
      </w:r>
      <w:r w:rsidR="00E36620">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E36620">
        <w:rPr>
          <w:rFonts w:ascii="Arial" w:hAnsi="Arial" w:cs="Arial"/>
          <w:sz w:val="24"/>
          <w:szCs w:val="24"/>
          <w:highlight w:val="green"/>
        </w:rPr>
        <w:t>bude doplněno</w:t>
      </w:r>
      <w:r>
        <w:rPr>
          <w:rFonts w:ascii="Arial" w:hAnsi="Arial" w:cs="Arial"/>
          <w:sz w:val="24"/>
          <w:szCs w:val="24"/>
        </w:rPr>
        <w:t xml:space="preserve"> (dále jen „</w:t>
      </w:r>
      <w:r w:rsidR="00820A96" w:rsidRPr="00820A96">
        <w:rPr>
          <w:rFonts w:ascii="Arial" w:hAnsi="Arial" w:cs="Arial"/>
          <w:b/>
          <w:sz w:val="24"/>
          <w:szCs w:val="24"/>
        </w:rPr>
        <w:t>předmět smlouvy</w:t>
      </w:r>
      <w:r>
        <w:rPr>
          <w:rFonts w:ascii="Arial" w:hAnsi="Arial" w:cs="Arial"/>
          <w:sz w:val="24"/>
          <w:szCs w:val="24"/>
        </w:rPr>
        <w:t>“).</w:t>
      </w:r>
    </w:p>
    <w:p w:rsidR="00567808" w:rsidRPr="00810CEB" w:rsidRDefault="003C313A"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593B49">
        <w:rPr>
          <w:rFonts w:ascii="Arial" w:hAnsi="Arial" w:cs="Arial"/>
          <w:sz w:val="24"/>
          <w:szCs w:val="24"/>
        </w:rPr>
        <w:t xml:space="preserve"> listiny</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k </w:t>
      </w:r>
      <w:r w:rsidRPr="000F7B44">
        <w:rPr>
          <w:rFonts w:ascii="Arial" w:hAnsi="Arial" w:cs="Arial"/>
          <w:sz w:val="24"/>
          <w:szCs w:val="24"/>
          <w:highlight w:val="yellow"/>
        </w:rPr>
        <w:t xml:space="preserve">pozemku </w:t>
      </w:r>
      <w:r w:rsidRPr="00593B49">
        <w:rPr>
          <w:rFonts w:ascii="Arial" w:hAnsi="Arial" w:cs="Arial"/>
          <w:sz w:val="24"/>
          <w:szCs w:val="24"/>
        </w:rPr>
        <w:t>parcelní č</w:t>
      </w:r>
      <w:r w:rsidR="00A41181" w:rsidRP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w:t>
      </w:r>
      <w:r w:rsidRPr="00B11ADF">
        <w:rPr>
          <w:rFonts w:ascii="Arial" w:hAnsi="Arial" w:cs="Arial"/>
          <w:sz w:val="24"/>
          <w:szCs w:val="24"/>
          <w:highlight w:val="yellow"/>
        </w:rPr>
        <w:t>vše</w:t>
      </w:r>
      <w:r>
        <w:rPr>
          <w:rFonts w:ascii="Arial" w:hAnsi="Arial" w:cs="Arial"/>
          <w:sz w:val="24"/>
          <w:szCs w:val="24"/>
        </w:rPr>
        <w:t xml:space="preserve"> </w:t>
      </w:r>
      <w:r w:rsidR="00B11ADF">
        <w:rPr>
          <w:rFonts w:ascii="Arial" w:hAnsi="Arial" w:cs="Arial"/>
          <w:sz w:val="24"/>
          <w:szCs w:val="24"/>
        </w:rPr>
        <w:t xml:space="preserve">v </w:t>
      </w:r>
      <w:r>
        <w:rPr>
          <w:rFonts w:ascii="Arial" w:hAnsi="Arial" w:cs="Arial"/>
          <w:sz w:val="24"/>
          <w:szCs w:val="24"/>
        </w:rPr>
        <w:t xml:space="preserve">k.ú. </w:t>
      </w:r>
      <w:r w:rsidR="00E36620">
        <w:rPr>
          <w:rFonts w:ascii="Arial" w:hAnsi="Arial" w:cs="Arial"/>
          <w:sz w:val="24"/>
          <w:szCs w:val="24"/>
          <w:highlight w:val="green"/>
        </w:rPr>
        <w:t>bude doplněno</w:t>
      </w:r>
      <w:r>
        <w:rPr>
          <w:rFonts w:ascii="Arial" w:hAnsi="Arial" w:cs="Arial"/>
          <w:sz w:val="24"/>
          <w:szCs w:val="24"/>
        </w:rPr>
        <w:t xml:space="preserve">, se všemi součástmi a </w:t>
      </w:r>
      <w:r>
        <w:rPr>
          <w:rFonts w:ascii="Arial" w:hAnsi="Arial" w:cs="Arial"/>
          <w:sz w:val="24"/>
          <w:szCs w:val="24"/>
        </w:rPr>
        <w:lastRenderedPageBreak/>
        <w:t>příslušenstvím, právy a povinnostmi, kupujícímu za kupní cenu uvedenou v článku 3.2 této smlouvy a zavazuje se umožnit kupujícímu nabytí vlastnického práva k předmětu smlouvy.</w:t>
      </w:r>
    </w:p>
    <w:p w:rsidR="0048273F" w:rsidRDefault="003C313A"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3C313A"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DB7259">
        <w:rPr>
          <w:rFonts w:ascii="Arial" w:hAnsi="Arial" w:cs="Arial"/>
          <w:sz w:val="24"/>
          <w:szCs w:val="24"/>
        </w:rPr>
        <w:t xml:space="preserve">Tato smlouva je uzavírána za účelem zajištění veřejně prospěšné stavby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na kterou bylo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r w:rsidR="00621BA0" w:rsidRPr="00DB7259">
        <w:rPr>
          <w:rFonts w:ascii="Arial" w:hAnsi="Arial" w:cs="Arial"/>
          <w:sz w:val="24"/>
          <w:szCs w:val="24"/>
        </w:rPr>
        <w:t xml:space="preserve">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pod č.j.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 xml:space="preserve">] </w:t>
      </w:r>
      <w:r w:rsidR="00621BA0" w:rsidRPr="00DB7259">
        <w:rPr>
          <w:rFonts w:ascii="Arial" w:hAnsi="Arial" w:cs="Arial"/>
          <w:sz w:val="24"/>
          <w:szCs w:val="24"/>
        </w:rPr>
        <w:t xml:space="preserve">vydáno územní rozhodnutí, které nabylo právní moci dne </w:t>
      </w:r>
      <w:r w:rsidR="00621BA0" w:rsidRPr="00810CEB">
        <w:rPr>
          <w:rFonts w:ascii="Arial" w:hAnsi="Arial" w:cs="Arial"/>
          <w:sz w:val="24"/>
          <w:szCs w:val="24"/>
          <w:highlight w:val="green"/>
        </w:rPr>
        <w:t>[</w:t>
      </w:r>
      <w:r w:rsidR="00E36620">
        <w:rPr>
          <w:rFonts w:ascii="Arial" w:hAnsi="Arial" w:cs="Arial"/>
          <w:sz w:val="24"/>
          <w:szCs w:val="24"/>
          <w:highlight w:val="green"/>
        </w:rPr>
        <w:t>bude doplněno</w:t>
      </w:r>
      <w:r w:rsidR="00621BA0" w:rsidRPr="00810CE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E36620">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E36620">
        <w:rPr>
          <w:rFonts w:ascii="Arial" w:hAnsi="Arial" w:cs="Arial"/>
          <w:sz w:val="24"/>
          <w:szCs w:val="24"/>
          <w:highlight w:val="green"/>
        </w:rPr>
        <w:t>bude doplněno</w:t>
      </w:r>
      <w:r w:rsidRPr="003203EF">
        <w:rPr>
          <w:rFonts w:ascii="Arial" w:hAnsi="Arial" w:cs="Arial"/>
          <w:sz w:val="24"/>
          <w:szCs w:val="24"/>
        </w:rPr>
        <w:t xml:space="preserve">, sídlem </w:t>
      </w:r>
      <w:r w:rsidR="00E36620">
        <w:rPr>
          <w:rFonts w:ascii="Arial" w:hAnsi="Arial" w:cs="Arial"/>
          <w:sz w:val="24"/>
          <w:szCs w:val="24"/>
          <w:highlight w:val="green"/>
        </w:rPr>
        <w:t>bude doplněno</w:t>
      </w:r>
      <w:r w:rsidRPr="003203EF">
        <w:rPr>
          <w:rFonts w:ascii="Arial" w:hAnsi="Arial" w:cs="Arial"/>
          <w:sz w:val="24"/>
          <w:szCs w:val="24"/>
        </w:rPr>
        <w:t xml:space="preserve">, ze dne </w:t>
      </w:r>
      <w:r w:rsidR="00E36620">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0F7B44">
        <w:rPr>
          <w:rFonts w:ascii="Arial" w:hAnsi="Arial" w:cs="Arial"/>
          <w:sz w:val="24"/>
          <w:szCs w:val="24"/>
          <w:highlight w:val="yellow"/>
        </w:rPr>
        <w:t>ne</w:t>
      </w:r>
      <w:r w:rsidR="00B11ADF">
        <w:rPr>
          <w:rFonts w:ascii="Arial" w:hAnsi="Arial" w:cs="Arial"/>
          <w:sz w:val="24"/>
          <w:szCs w:val="24"/>
          <w:highlight w:val="yellow"/>
        </w:rPr>
        <w:t>/</w:t>
      </w:r>
      <w:r w:rsidRPr="000F7B44">
        <w:rPr>
          <w:rFonts w:ascii="Arial" w:hAnsi="Arial" w:cs="Arial"/>
          <w:sz w:val="24"/>
          <w:szCs w:val="24"/>
          <w:highlight w:val="yellow"/>
        </w:rPr>
        <w:t>stavebního pozemku</w:t>
      </w:r>
      <w:ins w:id="1" w:author="Autor">
        <w:r w:rsidR="00F95591">
          <w:rPr>
            <w:rFonts w:ascii="Arial" w:hAnsi="Arial" w:cs="Arial"/>
            <w:sz w:val="24"/>
            <w:szCs w:val="24"/>
          </w:rPr>
          <w:t>, včetně všech součástí a příslušenství,</w:t>
        </w:r>
      </w:ins>
      <w:r w:rsidRPr="00E51418">
        <w:rPr>
          <w:rFonts w:ascii="Arial" w:hAnsi="Arial" w:cs="Arial"/>
          <w:sz w:val="24"/>
          <w:szCs w:val="24"/>
        </w:rPr>
        <w:t xml:space="preserve"> </w:t>
      </w:r>
      <w:r w:rsidR="00E36620">
        <w:rPr>
          <w:rFonts w:ascii="Arial" w:hAnsi="Arial" w:cs="Arial"/>
          <w:sz w:val="24"/>
          <w:szCs w:val="24"/>
          <w:highlight w:val="green"/>
        </w:rPr>
        <w:t>bude doplněno</w:t>
      </w:r>
      <w:r w:rsidRPr="00E51418">
        <w:rPr>
          <w:rFonts w:ascii="Arial" w:hAnsi="Arial" w:cs="Arial"/>
          <w:sz w:val="24"/>
          <w:szCs w:val="24"/>
        </w:rPr>
        <w:t>,- Kč</w:t>
      </w:r>
      <w:ins w:id="2" w:author="Autor">
        <w:r w:rsidR="00F95591">
          <w:rPr>
            <w:rFonts w:ascii="Arial" w:hAnsi="Arial" w:cs="Arial"/>
            <w:sz w:val="24"/>
            <w:szCs w:val="24"/>
          </w:rPr>
          <w:t>.</w:t>
        </w:r>
      </w:ins>
      <w:r w:rsidR="00456167">
        <w:rPr>
          <w:rFonts w:ascii="Arial" w:hAnsi="Arial" w:cs="Arial"/>
          <w:sz w:val="24"/>
          <w:szCs w:val="24"/>
        </w:rPr>
        <w:t xml:space="preserve"> </w:t>
      </w:r>
      <w:del w:id="3" w:author="Autor">
        <w:r w:rsidR="00456167" w:rsidDel="00F95591">
          <w:rPr>
            <w:rFonts w:ascii="Arial" w:hAnsi="Arial" w:cs="Arial"/>
            <w:sz w:val="24"/>
            <w:szCs w:val="24"/>
          </w:rPr>
          <w:delText xml:space="preserve">a hodnota trvalých porostů </w:delText>
        </w:r>
        <w:r w:rsidR="00E36620" w:rsidDel="00F95591">
          <w:rPr>
            <w:rFonts w:ascii="Arial" w:hAnsi="Arial" w:cs="Arial"/>
            <w:sz w:val="24"/>
            <w:szCs w:val="24"/>
            <w:highlight w:val="green"/>
          </w:rPr>
          <w:delText>bude doplněno</w:delText>
        </w:r>
        <w:r w:rsidR="00456167" w:rsidDel="00F95591">
          <w:rPr>
            <w:rFonts w:ascii="Arial" w:hAnsi="Arial" w:cs="Arial"/>
            <w:sz w:val="24"/>
            <w:szCs w:val="24"/>
          </w:rPr>
          <w:delText xml:space="preserve"> Kč</w:delText>
        </w:r>
        <w:r w:rsidDel="00F95591">
          <w:rPr>
            <w:rFonts w:ascii="Arial" w:hAnsi="Arial" w:cs="Arial"/>
            <w:sz w:val="24"/>
            <w:szCs w:val="24"/>
          </w:rPr>
          <w:delText xml:space="preserve">. Hodnota předmětu smlouvy činí dle znaleckého posudku </w:delText>
        </w:r>
        <w:r w:rsidR="00E36620" w:rsidDel="00F95591">
          <w:rPr>
            <w:rFonts w:ascii="Arial" w:hAnsi="Arial" w:cs="Arial"/>
            <w:sz w:val="24"/>
            <w:szCs w:val="24"/>
            <w:highlight w:val="green"/>
          </w:rPr>
          <w:delText>bude doplněno</w:delText>
        </w:r>
        <w:r w:rsidR="00791102" w:rsidDel="00F95591">
          <w:rPr>
            <w:rFonts w:ascii="Arial" w:hAnsi="Arial" w:cs="Arial"/>
            <w:sz w:val="24"/>
            <w:szCs w:val="24"/>
          </w:rPr>
          <w:delText>,</w:delText>
        </w:r>
        <w:r w:rsidDel="00F95591">
          <w:rPr>
            <w:rFonts w:ascii="Arial" w:hAnsi="Arial" w:cs="Arial"/>
            <w:sz w:val="24"/>
            <w:szCs w:val="24"/>
          </w:rPr>
          <w:delText>- Kč.</w:delText>
        </w:r>
      </w:del>
    </w:p>
    <w:p w:rsidR="002D669F" w:rsidRDefault="003C313A"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0F7B44">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E36620">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E36620">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791102">
        <w:rPr>
          <w:rFonts w:ascii="Arial" w:hAnsi="Arial" w:cs="Arial"/>
          <w:sz w:val="24"/>
          <w:szCs w:val="24"/>
        </w:rPr>
        <w:t xml:space="preserve"> s přihlédnutím k ust. § 3b zák. č. 416/2009 Sb.</w:t>
      </w:r>
    </w:p>
    <w:p w:rsidR="002D669F" w:rsidRDefault="003C313A"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0F7B44">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3C313A"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0F7B44">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3C313A"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0F7B44">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0F7B44">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0F7B44">
        <w:rPr>
          <w:rFonts w:ascii="Arial" w:hAnsi="Arial" w:cs="Arial"/>
          <w:sz w:val="24"/>
          <w:szCs w:val="24"/>
          <w:highlight w:val="yellow"/>
        </w:rPr>
        <w:t xml:space="preserve">bere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3C313A"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0F7B44">
        <w:rPr>
          <w:rFonts w:ascii="Arial" w:hAnsi="Arial" w:cs="Arial"/>
          <w:sz w:val="24"/>
          <w:szCs w:val="24"/>
          <w:highlight w:val="yellow"/>
        </w:rPr>
        <w:t xml:space="preserve">prodávajícího </w:t>
      </w:r>
      <w:r>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0F7B44">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3C313A"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0F7B44">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3C313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0F7B44">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3C313A"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0F7B44">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0F7B44">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BA130F">
        <w:rPr>
          <w:rFonts w:ascii="Arial" w:hAnsi="Arial" w:cs="Arial"/>
          <w:i/>
          <w:sz w:val="24"/>
          <w:szCs w:val="24"/>
          <w:highlight w:val="yellow"/>
        </w:rPr>
        <w:t>(Varianta podle charakteru/typu stavby: „V souladu s ust. § 5 odst. 4 zákona č. 184/2006 Sb.,o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593B49">
        <w:rPr>
          <w:rFonts w:ascii="Arial" w:hAnsi="Arial" w:cs="Arial"/>
          <w:sz w:val="24"/>
          <w:szCs w:val="24"/>
        </w:rPr>
        <w:t xml:space="preserve"> ve</w:t>
      </w:r>
      <w:r>
        <w:rPr>
          <w:rFonts w:ascii="Arial" w:hAnsi="Arial" w:cs="Arial"/>
          <w:sz w:val="24"/>
          <w:szCs w:val="24"/>
        </w:rPr>
        <w:t xml:space="preserve"> </w:t>
      </w:r>
      <w:r w:rsidR="00593B49" w:rsidRPr="00593B49">
        <w:rPr>
          <w:rFonts w:ascii="Arial" w:hAnsi="Arial" w:cs="Arial"/>
          <w:sz w:val="24"/>
          <w:szCs w:val="24"/>
          <w:highlight w:val="green"/>
        </w:rPr>
        <w:t>počet:</w:t>
      </w:r>
      <w:r w:rsidR="00593B49">
        <w:rPr>
          <w:rFonts w:ascii="Arial" w:hAnsi="Arial" w:cs="Arial"/>
          <w:sz w:val="24"/>
          <w:szCs w:val="24"/>
        </w:rPr>
        <w:t xml:space="preserve"> </w:t>
      </w:r>
      <w:r w:rsidR="00E36620">
        <w:rPr>
          <w:rFonts w:ascii="Arial" w:hAnsi="Arial" w:cs="Arial"/>
          <w:sz w:val="24"/>
          <w:szCs w:val="24"/>
          <w:highlight w:val="green"/>
        </w:rPr>
        <w:t>bude doplněno</w:t>
      </w:r>
      <w:r>
        <w:rPr>
          <w:rFonts w:ascii="Arial" w:hAnsi="Arial" w:cs="Arial"/>
          <w:sz w:val="24"/>
          <w:szCs w:val="24"/>
        </w:rPr>
        <w:t xml:space="preserve"> stejnopisech, z nichž 1 vyhotovení </w:t>
      </w:r>
      <w:r w:rsidR="00593B49">
        <w:rPr>
          <w:rFonts w:ascii="Arial" w:hAnsi="Arial" w:cs="Arial"/>
          <w:sz w:val="24"/>
          <w:szCs w:val="24"/>
        </w:rPr>
        <w:t xml:space="preserve">s úředně </w:t>
      </w:r>
      <w:r w:rsidR="00593B49" w:rsidRPr="00593B49">
        <w:rPr>
          <w:rFonts w:ascii="Arial" w:hAnsi="Arial" w:cs="Arial"/>
          <w:sz w:val="24"/>
          <w:szCs w:val="24"/>
          <w:highlight w:val="yellow"/>
        </w:rPr>
        <w:t>ověřeným podpisem</w:t>
      </w:r>
      <w:r w:rsidR="00FA7E8A">
        <w:rPr>
          <w:rFonts w:ascii="Arial" w:hAnsi="Arial" w:cs="Arial"/>
          <w:sz w:val="24"/>
          <w:szCs w:val="24"/>
        </w:rPr>
        <w:t xml:space="preserve"> </w:t>
      </w:r>
      <w:r>
        <w:rPr>
          <w:rFonts w:ascii="Arial" w:hAnsi="Arial" w:cs="Arial"/>
          <w:sz w:val="24"/>
          <w:szCs w:val="24"/>
        </w:rPr>
        <w:t xml:space="preserve">je určeno pro katastrální úřad, </w:t>
      </w:r>
      <w:r w:rsidR="00E36620">
        <w:rPr>
          <w:rFonts w:ascii="Arial" w:hAnsi="Arial" w:cs="Arial"/>
          <w:sz w:val="24"/>
          <w:szCs w:val="24"/>
          <w:highlight w:val="green"/>
        </w:rPr>
        <w:t>bude doplněno</w:t>
      </w:r>
      <w:r>
        <w:rPr>
          <w:rFonts w:ascii="Arial" w:hAnsi="Arial" w:cs="Arial"/>
          <w:sz w:val="24"/>
          <w:szCs w:val="24"/>
        </w:rPr>
        <w:t xml:space="preserve"> </w:t>
      </w:r>
      <w:r w:rsidR="00593B49">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3C313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3C313A"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0F7B44">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820A96" w:rsidRPr="00820A96">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3C313A"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593B49">
        <w:rPr>
          <w:rFonts w:ascii="Arial" w:hAnsi="Arial" w:cs="Arial"/>
          <w:sz w:val="24"/>
          <w:szCs w:val="24"/>
        </w:rPr>
        <w:t xml:space="preserve"> o </w:t>
      </w:r>
      <w:r w:rsidR="00FA7E8A">
        <w:rPr>
          <w:rFonts w:ascii="Arial" w:hAnsi="Arial" w:cs="Arial"/>
          <w:sz w:val="24"/>
          <w:szCs w:val="24"/>
        </w:rPr>
        <w:t>registru smluv, a to v rozsahu a způsobem z uvedeného zákona vyplývajícím</w:t>
      </w:r>
      <w:r>
        <w:rPr>
          <w:rFonts w:ascii="Arial" w:hAnsi="Arial" w:cs="Arial"/>
          <w:sz w:val="24"/>
          <w:szCs w:val="24"/>
        </w:rPr>
        <w:t>, povinnost uveřejnění,</w:t>
      </w:r>
      <w:r w:rsidR="004F2D7C">
        <w:rPr>
          <w:rFonts w:ascii="Arial" w:hAnsi="Arial" w:cs="Arial"/>
          <w:sz w:val="24"/>
          <w:szCs w:val="24"/>
        </w:rPr>
        <w:t xml:space="preserve"> </w:t>
      </w:r>
      <w:r w:rsidR="00FA7E8A">
        <w:rPr>
          <w:rFonts w:ascii="Arial" w:hAnsi="Arial" w:cs="Arial"/>
          <w:sz w:val="24"/>
          <w:szCs w:val="24"/>
        </w:rPr>
        <w:t xml:space="preserve">zajistí kupující, a to do 30 dnů od podpisu této smlouvy. </w:t>
      </w:r>
      <w:r w:rsidR="00801F3F" w:rsidRPr="00801F3F">
        <w:rPr>
          <w:rFonts w:ascii="Arial" w:hAnsi="Arial" w:cs="Arial"/>
          <w:sz w:val="24"/>
          <w:szCs w:val="24"/>
        </w:rPr>
        <w:t>Tato smlouva nabývá platnosti dnem jejího podpisu oběma smluvními stranami a účinnosti dnem uveřejnění v registru smluv dle zákona o registru smluv.</w:t>
      </w:r>
    </w:p>
    <w:p w:rsidR="00072F30" w:rsidRDefault="003C313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 V souladu s § 1105 občanského zákoníku, se vlastnické právo k nemovitosti nabývá vkladem do katastru nemovitostí. Právní účinky vkladu vznikají na základě pravomocného rozhodnutí příslušného katast</w:t>
      </w:r>
      <w:r w:rsidR="00593B49">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3C313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3C313A"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3C313A"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C661D" w:rsidRPr="00EF47E9" w:rsidRDefault="00BC661D" w:rsidP="00BC661D">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BC661D" w:rsidRPr="00A65FBB" w:rsidRDefault="00BC661D" w:rsidP="00BC661D">
      <w:pPr>
        <w:tabs>
          <w:tab w:val="left" w:pos="5245"/>
        </w:tabs>
        <w:jc w:val="both"/>
        <w:rPr>
          <w:rFonts w:ascii="Arial" w:hAnsi="Arial" w:cs="Arial"/>
          <w:sz w:val="24"/>
          <w:szCs w:val="24"/>
        </w:rPr>
      </w:pPr>
      <w:r>
        <w:rPr>
          <w:rFonts w:ascii="Arial" w:hAnsi="Arial" w:cs="Arial"/>
          <w:sz w:val="24"/>
          <w:szCs w:val="24"/>
        </w:rPr>
        <w:t xml:space="preserve">     </w:t>
      </w:r>
      <w:r w:rsidRPr="00C405D3">
        <w:rPr>
          <w:rFonts w:ascii="Arial" w:hAnsi="Arial" w:cs="Arial"/>
          <w:sz w:val="24"/>
          <w:szCs w:val="24"/>
          <w:highlight w:val="green"/>
        </w:rPr>
        <w:t>bude doplněno</w:t>
      </w:r>
      <w:r>
        <w:rPr>
          <w:rFonts w:ascii="Arial" w:hAnsi="Arial" w:cs="Arial"/>
          <w:sz w:val="24"/>
          <w:szCs w:val="24"/>
        </w:rPr>
        <w:tab/>
      </w:r>
      <w:r w:rsidRPr="00A65FBB">
        <w:rPr>
          <w:rFonts w:ascii="Arial" w:hAnsi="Arial" w:cs="Arial"/>
          <w:sz w:val="24"/>
          <w:szCs w:val="24"/>
        </w:rPr>
        <w:t xml:space="preserve">  za </w:t>
      </w:r>
      <w:r w:rsidRPr="00A65FBB">
        <w:rPr>
          <w:rFonts w:ascii="Arial" w:hAnsi="Arial" w:cs="Arial"/>
          <w:b/>
          <w:sz w:val="24"/>
          <w:szCs w:val="24"/>
        </w:rPr>
        <w:t>Středočeský kraj</w:t>
      </w:r>
    </w:p>
    <w:p w:rsidR="00BC661D" w:rsidRPr="00A65FBB" w:rsidRDefault="00BC661D" w:rsidP="00BC661D">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BC661D" w:rsidRPr="00A65FBB" w:rsidRDefault="00BC661D" w:rsidP="00BC661D">
      <w:pPr>
        <w:tabs>
          <w:tab w:val="left" w:pos="4962"/>
        </w:tabs>
        <w:jc w:val="both"/>
        <w:rPr>
          <w:rFonts w:ascii="Arial" w:hAnsi="Arial" w:cs="Arial"/>
          <w:sz w:val="24"/>
          <w:szCs w:val="24"/>
        </w:rPr>
      </w:pPr>
      <w:r w:rsidRPr="00A65FBB">
        <w:rPr>
          <w:rFonts w:ascii="Arial" w:hAnsi="Arial" w:cs="Arial"/>
          <w:sz w:val="24"/>
          <w:szCs w:val="24"/>
        </w:rPr>
        <w:tab/>
        <w:t xml:space="preserve">   </w:t>
      </w:r>
      <w:r w:rsidRPr="00A65FBB">
        <w:rPr>
          <w:rFonts w:ascii="Arial" w:hAnsi="Arial" w:cs="Arial"/>
          <w:b/>
          <w:sz w:val="24"/>
          <w:szCs w:val="24"/>
        </w:rPr>
        <w:t xml:space="preserve">Středočeského kraje, p.o. </w:t>
      </w:r>
    </w:p>
    <w:p w:rsidR="00BC661D" w:rsidRPr="00A65FBB" w:rsidRDefault="00BC661D" w:rsidP="00BC661D">
      <w:pPr>
        <w:tabs>
          <w:tab w:val="left" w:pos="4820"/>
        </w:tabs>
        <w:jc w:val="both"/>
        <w:rPr>
          <w:rFonts w:ascii="Arial" w:hAnsi="Arial" w:cs="Arial"/>
          <w:sz w:val="24"/>
          <w:szCs w:val="24"/>
        </w:rPr>
      </w:pPr>
      <w:r w:rsidRPr="00A65FBB">
        <w:rPr>
          <w:rFonts w:ascii="Arial" w:hAnsi="Arial" w:cs="Arial"/>
          <w:sz w:val="24"/>
          <w:szCs w:val="24"/>
        </w:rPr>
        <w:tab/>
      </w:r>
      <w:r>
        <w:rPr>
          <w:rFonts w:ascii="Arial" w:hAnsi="Arial" w:cs="Arial"/>
          <w:sz w:val="24"/>
          <w:szCs w:val="24"/>
        </w:rPr>
        <w:t xml:space="preserve"> </w:t>
      </w:r>
      <w:r w:rsidRPr="00A65FBB">
        <w:rPr>
          <w:rFonts w:ascii="Arial" w:hAnsi="Arial" w:cs="Arial"/>
          <w:sz w:val="24"/>
          <w:szCs w:val="24"/>
        </w:rPr>
        <w:t>Mgr. Zdeněk Dvořák, MPA, ředitel</w:t>
      </w: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p>
    <w:p w:rsidR="00BC661D" w:rsidRDefault="00BC661D" w:rsidP="00BC661D">
      <w:pPr>
        <w:jc w:val="both"/>
        <w:rPr>
          <w:rFonts w:ascii="Arial" w:hAnsi="Arial" w:cs="Arial"/>
          <w:sz w:val="24"/>
          <w:szCs w:val="24"/>
        </w:rPr>
      </w:pPr>
      <w:r>
        <w:rPr>
          <w:rFonts w:ascii="Arial" w:hAnsi="Arial" w:cs="Arial"/>
          <w:sz w:val="24"/>
          <w:szCs w:val="24"/>
        </w:rPr>
        <w:t>Přílohy:</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BC661D" w:rsidRDefault="00BC661D" w:rsidP="00BC661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791102" w:rsidRDefault="0012341F" w:rsidP="00BC661D">
      <w:pPr>
        <w:jc w:val="both"/>
        <w:rPr>
          <w:rFonts w:ascii="Arial" w:hAnsi="Arial" w:cs="Arial"/>
          <w:sz w:val="24"/>
          <w:szCs w:val="24"/>
        </w:rPr>
      </w:pPr>
    </w:p>
    <w:sectPr w:rsidR="0012341F" w:rsidRPr="00791102"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13A" w:rsidRDefault="003C313A">
      <w:r>
        <w:separator/>
      </w:r>
    </w:p>
  </w:endnote>
  <w:endnote w:type="continuationSeparator" w:id="0">
    <w:p w:rsidR="003C313A" w:rsidRDefault="003C31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9D3F8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513" w:rsidRDefault="009D3F88">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F95591">
      <w:rPr>
        <w:rStyle w:val="slostrnky"/>
        <w:noProof/>
      </w:rPr>
      <w:t>2</w:t>
    </w:r>
    <w:r>
      <w:rPr>
        <w:rStyle w:val="slostrnky"/>
      </w:rPr>
      <w:fldChar w:fldCharType="end"/>
    </w:r>
  </w:p>
  <w:p w:rsidR="009D0513" w:rsidRDefault="009D051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13A" w:rsidRDefault="003C313A">
      <w:r>
        <w:separator/>
      </w:r>
    </w:p>
  </w:footnote>
  <w:footnote w:type="continuationSeparator" w:id="0">
    <w:p w:rsidR="003C313A" w:rsidRDefault="003C31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6082"/>
  </w:hdrShapeDefaults>
  <w:footnotePr>
    <w:footnote w:id="-1"/>
    <w:footnote w:id="0"/>
  </w:footnotePr>
  <w:endnotePr>
    <w:endnote w:id="-1"/>
    <w:endnote w:id="0"/>
  </w:endnotePr>
  <w:compat>
    <w:balanceSingleByteDoubleByteWidth/>
    <w:doNotLeaveBackslashAlone/>
    <w:ulTrailSpace/>
    <w:doNotExpandShiftReturn/>
  </w:compat>
  <w:rsids>
    <w:rsidRoot w:val="00B33D3E"/>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3243"/>
    <w:rsid w:val="000D6D35"/>
    <w:rsid w:val="000E2D72"/>
    <w:rsid w:val="000E4A69"/>
    <w:rsid w:val="000E5BEB"/>
    <w:rsid w:val="000F7B44"/>
    <w:rsid w:val="000F7F02"/>
    <w:rsid w:val="0012341F"/>
    <w:rsid w:val="0012631E"/>
    <w:rsid w:val="00133C67"/>
    <w:rsid w:val="001434A8"/>
    <w:rsid w:val="001458D8"/>
    <w:rsid w:val="00145FE2"/>
    <w:rsid w:val="00150D44"/>
    <w:rsid w:val="001539A6"/>
    <w:rsid w:val="0015411C"/>
    <w:rsid w:val="00156399"/>
    <w:rsid w:val="00164783"/>
    <w:rsid w:val="00171177"/>
    <w:rsid w:val="00181A0F"/>
    <w:rsid w:val="00183AC0"/>
    <w:rsid w:val="00186CC2"/>
    <w:rsid w:val="001917F7"/>
    <w:rsid w:val="001A182E"/>
    <w:rsid w:val="001B51AD"/>
    <w:rsid w:val="001C2ACF"/>
    <w:rsid w:val="001D37D1"/>
    <w:rsid w:val="001D3CE2"/>
    <w:rsid w:val="001D4764"/>
    <w:rsid w:val="001D5842"/>
    <w:rsid w:val="001E274A"/>
    <w:rsid w:val="001E4CF6"/>
    <w:rsid w:val="001E64E0"/>
    <w:rsid w:val="001F49C5"/>
    <w:rsid w:val="001F545D"/>
    <w:rsid w:val="002004EF"/>
    <w:rsid w:val="00210110"/>
    <w:rsid w:val="002117B3"/>
    <w:rsid w:val="00216B3C"/>
    <w:rsid w:val="00217357"/>
    <w:rsid w:val="002339EB"/>
    <w:rsid w:val="00234E17"/>
    <w:rsid w:val="00237D69"/>
    <w:rsid w:val="002416A8"/>
    <w:rsid w:val="0025385D"/>
    <w:rsid w:val="00255334"/>
    <w:rsid w:val="00255D33"/>
    <w:rsid w:val="00263C14"/>
    <w:rsid w:val="00265C90"/>
    <w:rsid w:val="0026690C"/>
    <w:rsid w:val="002739F6"/>
    <w:rsid w:val="0029017A"/>
    <w:rsid w:val="002920C3"/>
    <w:rsid w:val="0029270A"/>
    <w:rsid w:val="00292FFF"/>
    <w:rsid w:val="002A7C15"/>
    <w:rsid w:val="002C1D27"/>
    <w:rsid w:val="002C2A26"/>
    <w:rsid w:val="002C482C"/>
    <w:rsid w:val="002C67EF"/>
    <w:rsid w:val="002D02DD"/>
    <w:rsid w:val="002D08A3"/>
    <w:rsid w:val="002D5366"/>
    <w:rsid w:val="002D7BFE"/>
    <w:rsid w:val="002E138D"/>
    <w:rsid w:val="002F148F"/>
    <w:rsid w:val="003056EA"/>
    <w:rsid w:val="00310D7B"/>
    <w:rsid w:val="0031117D"/>
    <w:rsid w:val="00315023"/>
    <w:rsid w:val="00316AD5"/>
    <w:rsid w:val="003203EF"/>
    <w:rsid w:val="00321529"/>
    <w:rsid w:val="0032318F"/>
    <w:rsid w:val="0032700E"/>
    <w:rsid w:val="00330D14"/>
    <w:rsid w:val="00335BBA"/>
    <w:rsid w:val="00337108"/>
    <w:rsid w:val="00341571"/>
    <w:rsid w:val="00372DDF"/>
    <w:rsid w:val="0037357A"/>
    <w:rsid w:val="0038256C"/>
    <w:rsid w:val="003829B3"/>
    <w:rsid w:val="00382CDB"/>
    <w:rsid w:val="003923F3"/>
    <w:rsid w:val="003923F9"/>
    <w:rsid w:val="00392E11"/>
    <w:rsid w:val="00394F8E"/>
    <w:rsid w:val="003A0248"/>
    <w:rsid w:val="003A708C"/>
    <w:rsid w:val="003B3863"/>
    <w:rsid w:val="003B5AC1"/>
    <w:rsid w:val="003C312A"/>
    <w:rsid w:val="003C313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4B23"/>
    <w:rsid w:val="00455733"/>
    <w:rsid w:val="00456167"/>
    <w:rsid w:val="00456AB2"/>
    <w:rsid w:val="004571B1"/>
    <w:rsid w:val="00457459"/>
    <w:rsid w:val="00465EC5"/>
    <w:rsid w:val="00474465"/>
    <w:rsid w:val="00492B23"/>
    <w:rsid w:val="004A06F1"/>
    <w:rsid w:val="004A4003"/>
    <w:rsid w:val="004C5E73"/>
    <w:rsid w:val="004F2D7C"/>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28CE"/>
    <w:rsid w:val="00593B49"/>
    <w:rsid w:val="00595FED"/>
    <w:rsid w:val="005B0BB4"/>
    <w:rsid w:val="005B2869"/>
    <w:rsid w:val="005B3743"/>
    <w:rsid w:val="005C0603"/>
    <w:rsid w:val="005D0502"/>
    <w:rsid w:val="005D5751"/>
    <w:rsid w:val="005D6565"/>
    <w:rsid w:val="005E310E"/>
    <w:rsid w:val="005F1D31"/>
    <w:rsid w:val="005F2DAD"/>
    <w:rsid w:val="005F448C"/>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F63"/>
    <w:rsid w:val="00770B1B"/>
    <w:rsid w:val="007862E5"/>
    <w:rsid w:val="00791102"/>
    <w:rsid w:val="00796912"/>
    <w:rsid w:val="007A1468"/>
    <w:rsid w:val="007A7030"/>
    <w:rsid w:val="007B5166"/>
    <w:rsid w:val="007C51FF"/>
    <w:rsid w:val="007D22CA"/>
    <w:rsid w:val="007D368B"/>
    <w:rsid w:val="007D3A54"/>
    <w:rsid w:val="007D5390"/>
    <w:rsid w:val="007D7111"/>
    <w:rsid w:val="007D7C33"/>
    <w:rsid w:val="007E2286"/>
    <w:rsid w:val="007E3AC8"/>
    <w:rsid w:val="007E75D8"/>
    <w:rsid w:val="007F29DE"/>
    <w:rsid w:val="007F2E88"/>
    <w:rsid w:val="00801F3F"/>
    <w:rsid w:val="00803880"/>
    <w:rsid w:val="00803C7C"/>
    <w:rsid w:val="00810CEB"/>
    <w:rsid w:val="00816C84"/>
    <w:rsid w:val="00820A96"/>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78D"/>
    <w:rsid w:val="00942C2A"/>
    <w:rsid w:val="00957749"/>
    <w:rsid w:val="00960482"/>
    <w:rsid w:val="00961B9D"/>
    <w:rsid w:val="0096460C"/>
    <w:rsid w:val="00974AF7"/>
    <w:rsid w:val="00985B9D"/>
    <w:rsid w:val="009C4E28"/>
    <w:rsid w:val="009C5BF5"/>
    <w:rsid w:val="009C7396"/>
    <w:rsid w:val="009D0513"/>
    <w:rsid w:val="009D0B55"/>
    <w:rsid w:val="009D3F88"/>
    <w:rsid w:val="009E33EF"/>
    <w:rsid w:val="00A049C0"/>
    <w:rsid w:val="00A10DF3"/>
    <w:rsid w:val="00A11395"/>
    <w:rsid w:val="00A11EBE"/>
    <w:rsid w:val="00A14A93"/>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1ADF"/>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5CCA"/>
    <w:rsid w:val="00B87169"/>
    <w:rsid w:val="00B90ADB"/>
    <w:rsid w:val="00BA130F"/>
    <w:rsid w:val="00BA2D04"/>
    <w:rsid w:val="00BA645D"/>
    <w:rsid w:val="00BC661D"/>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675AF"/>
    <w:rsid w:val="00C72067"/>
    <w:rsid w:val="00C940EC"/>
    <w:rsid w:val="00C96135"/>
    <w:rsid w:val="00CB77EB"/>
    <w:rsid w:val="00CD3BB8"/>
    <w:rsid w:val="00CD41DA"/>
    <w:rsid w:val="00CD4EEC"/>
    <w:rsid w:val="00CE17F7"/>
    <w:rsid w:val="00CE2038"/>
    <w:rsid w:val="00D01D96"/>
    <w:rsid w:val="00D124B4"/>
    <w:rsid w:val="00D23B9D"/>
    <w:rsid w:val="00D2598B"/>
    <w:rsid w:val="00D31FBF"/>
    <w:rsid w:val="00D3392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B7259"/>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36620"/>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F48A4"/>
    <w:rsid w:val="00F0691D"/>
    <w:rsid w:val="00F0725B"/>
    <w:rsid w:val="00F15086"/>
    <w:rsid w:val="00F16D5D"/>
    <w:rsid w:val="00F172B1"/>
    <w:rsid w:val="00F176B5"/>
    <w:rsid w:val="00F20B14"/>
    <w:rsid w:val="00F33AA8"/>
    <w:rsid w:val="00F34792"/>
    <w:rsid w:val="00F3732D"/>
    <w:rsid w:val="00F40FA4"/>
    <w:rsid w:val="00F462E5"/>
    <w:rsid w:val="00F46FD3"/>
    <w:rsid w:val="00F51223"/>
    <w:rsid w:val="00F52FD7"/>
    <w:rsid w:val="00F95591"/>
    <w:rsid w:val="00FA00FB"/>
    <w:rsid w:val="00FA6F24"/>
    <w:rsid w:val="00FA7E8A"/>
    <w:rsid w:val="00FB22D0"/>
    <w:rsid w:val="00FC7F9C"/>
    <w:rsid w:val="00FD0FAE"/>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CA0CD-AB72-41FD-986F-E54602D9B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1566</Words>
  <Characters>9246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2019-12-03T09:54:00Z</dcterms:created>
  <dcterms:modified xsi:type="dcterms:W3CDTF">2019-12-03T09:54:00Z</dcterms:modified>
</cp:coreProperties>
</file>